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0697DBF1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proofErr w:type="spellStart"/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</w:t>
      </w:r>
      <w:proofErr w:type="spellEnd"/>
      <w:r w:rsidRPr="00A17F38">
        <w:rPr>
          <w:rFonts w:ascii="Franklin Gothic Book" w:hAnsi="Franklin Gothic Book" w:cs="Calibri"/>
          <w:color w:val="444444"/>
          <w:shd w:val="clear" w:color="auto" w:fill="FFFFFF"/>
        </w:rPr>
        <w:t xml:space="preserve"> – Dynamický nákupní systém pro nákup standardní ICT techniky v období roku 202</w:t>
      </w:r>
      <w:r w:rsidR="008332C6">
        <w:rPr>
          <w:rFonts w:ascii="Franklin Gothic Book" w:hAnsi="Franklin Gothic Book" w:cs="Calibri"/>
          <w:color w:val="444444"/>
          <w:shd w:val="clear" w:color="auto" w:fill="FFFFFF"/>
        </w:rPr>
        <w:t>4</w:t>
      </w:r>
      <w:r w:rsidR="00A04E05">
        <w:rPr>
          <w:rFonts w:ascii="Franklin Gothic Book" w:hAnsi="Franklin Gothic Book" w:cs="Calibri"/>
          <w:color w:val="444444"/>
          <w:shd w:val="clear" w:color="auto" w:fill="FFFFFF"/>
        </w:rPr>
        <w:t xml:space="preserve"> </w:t>
      </w:r>
      <w:r w:rsidR="00353286">
        <w:rPr>
          <w:rFonts w:ascii="Franklin Gothic Book" w:hAnsi="Franklin Gothic Book" w:cs="Calibri"/>
          <w:color w:val="444444"/>
          <w:shd w:val="clear" w:color="auto" w:fill="FFFFFF"/>
        </w:rPr>
        <w:br/>
      </w:r>
      <w:r w:rsidR="00A04E05">
        <w:rPr>
          <w:rFonts w:ascii="Franklin Gothic Book" w:hAnsi="Franklin Gothic Book" w:cs="Calibri"/>
          <w:color w:val="444444"/>
          <w:shd w:val="clear" w:color="auto" w:fill="FFFFFF"/>
        </w:rPr>
        <w:t>a 202</w:t>
      </w:r>
      <w:r w:rsidR="008332C6">
        <w:rPr>
          <w:rFonts w:ascii="Franklin Gothic Book" w:hAnsi="Franklin Gothic Book" w:cs="Calibri"/>
          <w:color w:val="444444"/>
          <w:shd w:val="clear" w:color="auto" w:fill="FFFFFF"/>
        </w:rPr>
        <w:t>5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33697B23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proofErr w:type="spellStart"/>
      <w:r w:rsidR="00123CF3" w:rsidRPr="00A17F38">
        <w:rPr>
          <w:rFonts w:ascii="Franklin Gothic Book" w:hAnsi="Franklin Gothic Book" w:cs="Arial"/>
        </w:rPr>
        <w:t>PedF</w:t>
      </w:r>
      <w:proofErr w:type="spellEnd"/>
      <w:r w:rsidR="00123CF3" w:rsidRPr="00A17F38">
        <w:rPr>
          <w:rFonts w:ascii="Franklin Gothic Book" w:hAnsi="Franklin Gothic Book" w:cs="Arial"/>
        </w:rPr>
        <w:t xml:space="preserve"> </w:t>
      </w:r>
      <w:r w:rsidR="00C30F8C">
        <w:rPr>
          <w:rFonts w:ascii="Franklin Gothic Book" w:hAnsi="Franklin Gothic Book" w:cs="Arial"/>
        </w:rPr>
        <w:t xml:space="preserve">- </w:t>
      </w:r>
      <w:r w:rsidR="00C30F8C" w:rsidRPr="00C30F8C">
        <w:rPr>
          <w:rFonts w:ascii="Franklin Gothic Book" w:hAnsi="Franklin Gothic Book" w:cs="Arial"/>
        </w:rPr>
        <w:t xml:space="preserve">DNS 11 - Pořízení počítačových sestav </w:t>
      </w:r>
      <w:r w:rsidR="002A6B90">
        <w:rPr>
          <w:rFonts w:ascii="Franklin Gothic Book" w:hAnsi="Franklin Gothic Book" w:cs="Arial"/>
        </w:rPr>
        <w:t xml:space="preserve">a monitorů </w:t>
      </w:r>
      <w:r w:rsidR="00C30F8C" w:rsidRPr="00C30F8C">
        <w:rPr>
          <w:rFonts w:ascii="Franklin Gothic Book" w:hAnsi="Franklin Gothic Book" w:cs="Arial"/>
        </w:rPr>
        <w:t>pro projekt ERDF Kvalita</w:t>
      </w:r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64AB6901" w:rsidR="001A21E7" w:rsidRPr="00A17F38" w:rsidRDefault="00692C1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692C15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doc. RNDr. Antonín Jančařík, Ph.D.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4709B2BE" w:rsidR="001A21E7" w:rsidRPr="00A17F38" w:rsidRDefault="00C30F8C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Ing. Petra Tobolářová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C000C96" w:rsidR="001A21E7" w:rsidRPr="00A17F38" w:rsidRDefault="000D4811" w:rsidP="00C30F8C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C30F8C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50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20B93499" w:rsidR="001A21E7" w:rsidRPr="00A17F38" w:rsidRDefault="00C30F8C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petra.tobolarova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7875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A6681" w14:textId="77777777" w:rsidR="00D75A30" w:rsidRDefault="00D75A30">
      <w:r>
        <w:separator/>
      </w:r>
    </w:p>
  </w:endnote>
  <w:endnote w:type="continuationSeparator" w:id="0">
    <w:p w14:paraId="4BCE9701" w14:textId="77777777" w:rsidR="00D75A30" w:rsidRDefault="00D75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C045A" w14:textId="5664A225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A6B90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47AC5" w14:textId="77777777" w:rsidR="0050122F" w:rsidRDefault="005012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D5599" w14:textId="77777777" w:rsidR="00D75A30" w:rsidRDefault="00D75A30">
      <w:r>
        <w:separator/>
      </w:r>
    </w:p>
  </w:footnote>
  <w:footnote w:type="continuationSeparator" w:id="0">
    <w:p w14:paraId="3D17729B" w14:textId="77777777" w:rsidR="00D75A30" w:rsidRDefault="00D75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D0C9" w14:textId="77777777" w:rsidR="0050122F" w:rsidRDefault="005012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1C041" w14:textId="1554109B" w:rsidR="008926D9" w:rsidRDefault="00C30F8C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  <w:ins w:id="0" w:author="Petra Tobolářová" w:date="2025-07-28T10:34:00Z">
      <w:r>
        <w:rPr>
          <w:noProof/>
        </w:rPr>
        <w:drawing>
          <wp:anchor distT="0" distB="0" distL="114300" distR="114300" simplePos="0" relativeHeight="251659264" behindDoc="1" locked="0" layoutInCell="1" allowOverlap="1" wp14:anchorId="04CA606E" wp14:editId="1180CD63">
            <wp:simplePos x="0" y="0"/>
            <wp:positionH relativeFrom="column">
              <wp:posOffset>201295</wp:posOffset>
            </wp:positionH>
            <wp:positionV relativeFrom="paragraph">
              <wp:posOffset>160020</wp:posOffset>
            </wp:positionV>
            <wp:extent cx="3257550" cy="452755"/>
            <wp:effectExtent l="0" t="0" r="0" b="0"/>
            <wp:wrapTight wrapText="bothSides">
              <wp:wrapPolygon edited="0">
                <wp:start x="0" y="0"/>
                <wp:lineTo x="0" y="20903"/>
                <wp:lineTo x="21474" y="20903"/>
                <wp:lineTo x="21474" y="0"/>
                <wp:lineTo x="0" y="0"/>
              </wp:wrapPolygon>
            </wp:wrapTight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1585C0E5" w14:textId="5429E196" w:rsidR="00A17F38" w:rsidRPr="0050122F" w:rsidRDefault="0050122F" w:rsidP="008331C7">
    <w:pPr>
      <w:spacing w:line="288" w:lineRule="auto"/>
      <w:ind w:left="5664"/>
      <w:jc w:val="right"/>
      <w:rPr>
        <w:rFonts w:asciiTheme="minorHAnsi" w:hAnsiTheme="minorHAnsi" w:cstheme="minorHAnsi"/>
        <w:sz w:val="22"/>
        <w:szCs w:val="22"/>
      </w:rPr>
    </w:pPr>
    <w:r w:rsidRPr="0050122F">
      <w:rPr>
        <w:rFonts w:asciiTheme="minorHAnsi" w:hAnsiTheme="minorHAnsi" w:cstheme="minorHAnsi"/>
      </w:rPr>
      <w:t xml:space="preserve">Č.j.: </w:t>
    </w:r>
    <w:proofErr w:type="spellStart"/>
    <w:r w:rsidRPr="0050122F">
      <w:rPr>
        <w:rFonts w:asciiTheme="minorHAnsi" w:hAnsiTheme="minorHAnsi" w:cstheme="minorHAnsi"/>
      </w:rPr>
      <w:t>UKPedF</w:t>
    </w:r>
    <w:proofErr w:type="spellEnd"/>
    <w:r w:rsidRPr="0050122F">
      <w:rPr>
        <w:rFonts w:asciiTheme="minorHAnsi" w:hAnsiTheme="minorHAnsi" w:cstheme="minorHAnsi"/>
      </w:rPr>
      <w:t>/511724/2025</w:t>
    </w: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FBBB8" w14:textId="77777777" w:rsidR="0050122F" w:rsidRDefault="0050122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53089744">
    <w:abstractNumId w:val="2"/>
  </w:num>
  <w:num w:numId="2" w16cid:durableId="573398674">
    <w:abstractNumId w:val="1"/>
  </w:num>
  <w:num w:numId="3" w16cid:durableId="191820400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etra Tobolářová">
    <w15:presenceInfo w15:providerId="None" w15:userId="Petra Tobolář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0E6"/>
    <w:rsid w:val="00003E16"/>
    <w:rsid w:val="00030981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81919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67529"/>
    <w:rsid w:val="002816CA"/>
    <w:rsid w:val="002949CD"/>
    <w:rsid w:val="0029591F"/>
    <w:rsid w:val="00296FAC"/>
    <w:rsid w:val="002A4856"/>
    <w:rsid w:val="002A6B90"/>
    <w:rsid w:val="002E209D"/>
    <w:rsid w:val="002F121E"/>
    <w:rsid w:val="00317A04"/>
    <w:rsid w:val="00324264"/>
    <w:rsid w:val="00332F11"/>
    <w:rsid w:val="00353286"/>
    <w:rsid w:val="00375077"/>
    <w:rsid w:val="00376018"/>
    <w:rsid w:val="003906A7"/>
    <w:rsid w:val="003A687E"/>
    <w:rsid w:val="003A6A9F"/>
    <w:rsid w:val="003C14E1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122F"/>
    <w:rsid w:val="00503165"/>
    <w:rsid w:val="0051347A"/>
    <w:rsid w:val="005220DB"/>
    <w:rsid w:val="00523408"/>
    <w:rsid w:val="005260E6"/>
    <w:rsid w:val="00542C41"/>
    <w:rsid w:val="00565220"/>
    <w:rsid w:val="005A50D4"/>
    <w:rsid w:val="005A61A9"/>
    <w:rsid w:val="005B0827"/>
    <w:rsid w:val="005C6231"/>
    <w:rsid w:val="005C672A"/>
    <w:rsid w:val="005D3EC4"/>
    <w:rsid w:val="005E7C7B"/>
    <w:rsid w:val="00601D03"/>
    <w:rsid w:val="00603807"/>
    <w:rsid w:val="006371B7"/>
    <w:rsid w:val="00653B48"/>
    <w:rsid w:val="00675683"/>
    <w:rsid w:val="00675E99"/>
    <w:rsid w:val="00692C15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87528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332C6"/>
    <w:rsid w:val="00862C05"/>
    <w:rsid w:val="00864EFE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74726"/>
    <w:rsid w:val="00A8274D"/>
    <w:rsid w:val="00A91E68"/>
    <w:rsid w:val="00AC741C"/>
    <w:rsid w:val="00AD3CFD"/>
    <w:rsid w:val="00B00D78"/>
    <w:rsid w:val="00B016AC"/>
    <w:rsid w:val="00B068FB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30F8C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75A30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0A77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438A1-6AEA-4448-ADBD-9CC26B610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Petra Tobolářová</cp:lastModifiedBy>
  <cp:revision>4</cp:revision>
  <cp:lastPrinted>2016-04-05T07:46:00Z</cp:lastPrinted>
  <dcterms:created xsi:type="dcterms:W3CDTF">2025-07-28T09:52:00Z</dcterms:created>
  <dcterms:modified xsi:type="dcterms:W3CDTF">2025-08-14T08:51:00Z</dcterms:modified>
</cp:coreProperties>
</file>